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Default Extension="xml" ContentType="application/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3F5" w:rsidRPr="00BB1F85" w:rsidRDefault="00BB1F85">
      <w:pPr>
        <w:rPr>
          <w:rFonts w:asciiTheme="majorBidi" w:hAnsiTheme="majorBidi" w:cstheme="majorBidi"/>
          <w:sz w:val="24"/>
          <w:szCs w:val="24"/>
        </w:rPr>
      </w:pPr>
      <w:r w:rsidRPr="00BB1F85">
        <w:rPr>
          <w:rFonts w:asciiTheme="majorBidi" w:hAnsiTheme="majorBidi" w:cstheme="majorBidi"/>
          <w:sz w:val="24"/>
          <w:szCs w:val="24"/>
        </w:rPr>
        <w:t>Danita Pappas</w:t>
      </w:r>
    </w:p>
    <w:p w:rsidR="00BB1F85" w:rsidRPr="00BB1F85" w:rsidRDefault="00BB1F85">
      <w:pPr>
        <w:rPr>
          <w:rFonts w:asciiTheme="majorBidi" w:hAnsiTheme="majorBidi" w:cstheme="majorBidi"/>
          <w:sz w:val="24"/>
          <w:szCs w:val="24"/>
        </w:rPr>
      </w:pPr>
      <w:r w:rsidRPr="00BB1F85">
        <w:rPr>
          <w:rFonts w:asciiTheme="majorBidi" w:hAnsiTheme="majorBidi" w:cstheme="majorBidi"/>
          <w:sz w:val="24"/>
          <w:szCs w:val="24"/>
        </w:rPr>
        <w:t>21 July 2011</w:t>
      </w:r>
    </w:p>
    <w:p w:rsidR="00BB1F85" w:rsidRDefault="00BB1F85">
      <w:pPr>
        <w:rPr>
          <w:rFonts w:asciiTheme="majorBidi" w:hAnsiTheme="majorBidi" w:cstheme="majorBidi"/>
          <w:sz w:val="24"/>
          <w:szCs w:val="24"/>
        </w:rPr>
      </w:pPr>
      <w:r w:rsidRPr="00BB1F85">
        <w:rPr>
          <w:rFonts w:asciiTheme="majorBidi" w:hAnsiTheme="majorBidi" w:cstheme="majorBidi"/>
          <w:sz w:val="24"/>
          <w:szCs w:val="24"/>
        </w:rPr>
        <w:t>Tech Activity</w:t>
      </w:r>
    </w:p>
    <w:p w:rsidR="00BB1F85" w:rsidRDefault="00BB1F85">
      <w:pPr>
        <w:rPr>
          <w:rFonts w:asciiTheme="majorBidi" w:hAnsiTheme="majorBidi" w:cstheme="majorBidi"/>
          <w:sz w:val="24"/>
          <w:szCs w:val="24"/>
        </w:rPr>
      </w:pPr>
    </w:p>
    <w:p w:rsidR="00BB1F85" w:rsidRDefault="00BB1F85" w:rsidP="00BB1F85">
      <w:pPr>
        <w:pStyle w:val="ListParagraph"/>
        <w:numPr>
          <w:ilvl w:val="0"/>
          <w:numId w:val="1"/>
          <w:numberingChange w:id="0" w:author="Gayle Thieman" w:date="2011-07-21T21:51:00Z" w:original="%1:1:0:."/>
        </w:numPr>
        <w:rPr>
          <w:rFonts w:asciiTheme="majorBidi" w:hAnsiTheme="majorBidi" w:cstheme="majorBidi"/>
          <w:sz w:val="24"/>
          <w:szCs w:val="24"/>
        </w:rPr>
      </w:pPr>
      <w:r>
        <w:rPr>
          <w:rFonts w:asciiTheme="majorBidi" w:hAnsiTheme="majorBidi" w:cstheme="majorBidi"/>
          <w:sz w:val="24"/>
          <w:szCs w:val="24"/>
        </w:rPr>
        <w:t xml:space="preserve">This tool allows students to think critically about the list that they see in front of them and make a judgment about why they would rank something higher or lower than something else. They evaluate their options and according to the criteria that they set for the exercise, make an informed decision about how to rank them. </w:t>
      </w:r>
      <w:r w:rsidR="001E7E24">
        <w:rPr>
          <w:rFonts w:asciiTheme="majorBidi" w:hAnsiTheme="majorBidi" w:cstheme="majorBidi"/>
          <w:sz w:val="24"/>
          <w:szCs w:val="24"/>
        </w:rPr>
        <w:t>They think about their own values and attitudes and in collaborating with their fellow students, come up with a comprehensive evaluation.</w:t>
      </w:r>
    </w:p>
    <w:p w:rsidR="00BB1F85" w:rsidRPr="00D20A21" w:rsidRDefault="00BB1F85" w:rsidP="00D20A21">
      <w:pPr>
        <w:pStyle w:val="ListParagraph"/>
        <w:numPr>
          <w:ilvl w:val="0"/>
          <w:numId w:val="1"/>
          <w:numberingChange w:id="1" w:author="Gayle Thieman" w:date="2011-07-21T21:51:00Z" w:original="%1:2:0:."/>
        </w:numPr>
        <w:rPr>
          <w:rFonts w:asciiTheme="majorBidi" w:hAnsiTheme="majorBidi" w:cstheme="majorBidi"/>
          <w:sz w:val="24"/>
          <w:szCs w:val="24"/>
        </w:rPr>
      </w:pPr>
      <w:r w:rsidRPr="00D20A21">
        <w:rPr>
          <w:rFonts w:asciiTheme="majorBidi" w:hAnsiTheme="majorBidi" w:cstheme="majorBidi"/>
          <w:sz w:val="24"/>
          <w:szCs w:val="24"/>
        </w:rPr>
        <w:t xml:space="preserve">The key steps include first developing the project. </w:t>
      </w:r>
      <w:r w:rsidR="00D20A21" w:rsidRPr="00D20A21">
        <w:rPr>
          <w:rFonts w:asciiTheme="majorBidi" w:hAnsiTheme="majorBidi" w:cstheme="majorBidi"/>
          <w:sz w:val="24"/>
          <w:szCs w:val="24"/>
        </w:rPr>
        <w:t xml:space="preserve">Having an idea about how to use the program in an effective way and the best way to implement it is important before you can progress. This includes the description and the student prompt so they know what and why something is useful. Then you generate the list for ranking. This will </w:t>
      </w:r>
      <w:r w:rsidR="00D20A21">
        <w:rPr>
          <w:rFonts w:asciiTheme="majorBidi" w:hAnsiTheme="majorBidi" w:cstheme="majorBidi"/>
          <w:sz w:val="24"/>
          <w:szCs w:val="24"/>
        </w:rPr>
        <w:t xml:space="preserve">be </w:t>
      </w:r>
      <w:r w:rsidR="00D20A21" w:rsidRPr="00D20A21">
        <w:rPr>
          <w:rFonts w:asciiTheme="majorBidi" w:hAnsiTheme="majorBidi" w:cstheme="majorBidi"/>
          <w:sz w:val="24"/>
          <w:szCs w:val="24"/>
        </w:rPr>
        <w:t xml:space="preserve">more beneficial </w:t>
      </w:r>
      <w:r w:rsidR="00D20A21">
        <w:rPr>
          <w:rFonts w:asciiTheme="majorBidi" w:hAnsiTheme="majorBidi" w:cstheme="majorBidi"/>
          <w:sz w:val="24"/>
          <w:szCs w:val="24"/>
        </w:rPr>
        <w:t xml:space="preserve">if the list is generated </w:t>
      </w:r>
      <w:r w:rsidR="00D20A21" w:rsidRPr="00D20A21">
        <w:rPr>
          <w:rFonts w:asciiTheme="majorBidi" w:hAnsiTheme="majorBidi" w:cstheme="majorBidi"/>
          <w:sz w:val="24"/>
          <w:szCs w:val="24"/>
        </w:rPr>
        <w:t xml:space="preserve">by the students themselves. </w:t>
      </w:r>
      <w:r w:rsidR="00D20A21">
        <w:rPr>
          <w:rFonts w:asciiTheme="majorBidi" w:hAnsiTheme="majorBidi" w:cstheme="majorBidi"/>
          <w:sz w:val="24"/>
          <w:szCs w:val="24"/>
        </w:rPr>
        <w:t>It is important that the teacher be familiar with the program and show excitement for the project. Once the teacher has done the preliminary work, the students can log into the program and start ranking!</w:t>
      </w:r>
    </w:p>
    <w:p w:rsidR="00BB1F85" w:rsidRPr="00BB1F85" w:rsidRDefault="001E7E24" w:rsidP="00BB1F85">
      <w:pPr>
        <w:pStyle w:val="ListParagraph"/>
        <w:numPr>
          <w:ilvl w:val="0"/>
          <w:numId w:val="1"/>
          <w:numberingChange w:id="2" w:author="Gayle Thieman" w:date="2011-07-21T21:51:00Z" w:original="%1:3:0:."/>
        </w:numPr>
        <w:rPr>
          <w:rFonts w:asciiTheme="majorBidi" w:hAnsiTheme="majorBidi" w:cstheme="majorBidi"/>
          <w:sz w:val="24"/>
          <w:szCs w:val="24"/>
        </w:rPr>
      </w:pPr>
      <w:r>
        <w:rPr>
          <w:rFonts w:asciiTheme="majorBidi" w:hAnsiTheme="majorBidi" w:cstheme="majorBidi"/>
          <w:sz w:val="24"/>
          <w:szCs w:val="24"/>
        </w:rPr>
        <w:t xml:space="preserve">I find the application of this tool to music to be a little hard to adapt. The students could rank their favorite ___whatever___ in order of importance to them, but that seems so not enough. I like the idea of a group working together to generate the ranking. In reading about the unit on communities, I thought that it would be interesting to talk about the why’s and how’s of music. How it is used and maybe the most important places to have music. For example, the list could include movies, parks, plays, concert halls, elevators, study time, </w:t>
      </w:r>
      <w:proofErr w:type="spellStart"/>
      <w:proofErr w:type="gramStart"/>
      <w:r>
        <w:rPr>
          <w:rFonts w:asciiTheme="majorBidi" w:hAnsiTheme="majorBidi" w:cstheme="majorBidi"/>
          <w:sz w:val="24"/>
          <w:szCs w:val="24"/>
        </w:rPr>
        <w:t>ect</w:t>
      </w:r>
      <w:proofErr w:type="spellEnd"/>
      <w:proofErr w:type="gramEnd"/>
      <w:r>
        <w:rPr>
          <w:rFonts w:asciiTheme="majorBidi" w:hAnsiTheme="majorBidi" w:cstheme="majorBidi"/>
          <w:sz w:val="24"/>
          <w:szCs w:val="24"/>
        </w:rPr>
        <w:t xml:space="preserve">. This would reinforce to the kids and make them think about how prevalent music is in our everyday life and </w:t>
      </w:r>
      <w:r w:rsidR="00E32F5C">
        <w:rPr>
          <w:rFonts w:asciiTheme="majorBidi" w:hAnsiTheme="majorBidi" w:cstheme="majorBidi"/>
          <w:sz w:val="24"/>
          <w:szCs w:val="24"/>
        </w:rPr>
        <w:t>how music is used. I am not sure of the best way to integrate this idea into a high school band rehearsal. I think it would be easier to do this sort of thing in an elementary general music class or even a middle school band.</w:t>
      </w:r>
      <w:ins w:id="3" w:author="Gayle Thieman" w:date="2011-07-21T21:51:00Z">
        <w:r w:rsidR="006F6242">
          <w:rPr>
            <w:rFonts w:asciiTheme="majorBidi" w:hAnsiTheme="majorBidi" w:cstheme="majorBidi"/>
            <w:sz w:val="24"/>
            <w:szCs w:val="24"/>
          </w:rPr>
          <w:t xml:space="preserve">  I agree there is little time in band class with performance rehearsals and the need to develop students</w:t>
        </w:r>
        <w:r w:rsidR="006F6242">
          <w:rPr>
            <w:rFonts w:asciiTheme="majorBidi" w:hAnsiTheme="majorBidi" w:cstheme="majorBidi"/>
            <w:sz w:val="24"/>
            <w:szCs w:val="24"/>
          </w:rPr>
          <w:t>’</w:t>
        </w:r>
        <w:r w:rsidR="006F6242">
          <w:rPr>
            <w:rFonts w:asciiTheme="majorBidi" w:hAnsiTheme="majorBidi" w:cstheme="majorBidi"/>
            <w:sz w:val="24"/>
            <w:szCs w:val="24"/>
          </w:rPr>
          <w:t xml:space="preserve"> skills</w:t>
        </w:r>
      </w:ins>
      <w:ins w:id="4" w:author="Gayle Thieman" w:date="2011-07-21T21:53:00Z">
        <w:r w:rsidR="006F6242">
          <w:rPr>
            <w:rFonts w:asciiTheme="majorBidi" w:hAnsiTheme="majorBidi" w:cstheme="majorBidi"/>
            <w:sz w:val="24"/>
            <w:szCs w:val="24"/>
          </w:rPr>
          <w:t xml:space="preserve"> to take students to a computer class</w:t>
        </w:r>
      </w:ins>
      <w:ins w:id="5" w:author="Gayle Thieman" w:date="2011-07-21T21:51:00Z">
        <w:r w:rsidR="006F6242">
          <w:rPr>
            <w:rFonts w:asciiTheme="majorBidi" w:hAnsiTheme="majorBidi" w:cstheme="majorBidi"/>
            <w:sz w:val="24"/>
            <w:szCs w:val="24"/>
          </w:rPr>
          <w:t xml:space="preserve">.  This tool could be used by the students </w:t>
        </w:r>
        <w:proofErr w:type="gramStart"/>
        <w:r w:rsidR="006F6242">
          <w:rPr>
            <w:rFonts w:asciiTheme="majorBidi" w:hAnsiTheme="majorBidi" w:cstheme="majorBidi"/>
            <w:sz w:val="24"/>
            <w:szCs w:val="24"/>
          </w:rPr>
          <w:t xml:space="preserve">to </w:t>
        </w:r>
      </w:ins>
      <w:ins w:id="6" w:author="Gayle Thieman" w:date="2011-07-21T21:52:00Z">
        <w:r w:rsidR="006F6242">
          <w:rPr>
            <w:rFonts w:asciiTheme="majorBidi" w:hAnsiTheme="majorBidi" w:cstheme="majorBidi"/>
            <w:sz w:val="24"/>
            <w:szCs w:val="24"/>
          </w:rPr>
          <w:t xml:space="preserve"> choose</w:t>
        </w:r>
        <w:proofErr w:type="gramEnd"/>
        <w:r w:rsidR="006F6242">
          <w:rPr>
            <w:rFonts w:asciiTheme="majorBidi" w:hAnsiTheme="majorBidi" w:cstheme="majorBidi"/>
            <w:sz w:val="24"/>
            <w:szCs w:val="24"/>
          </w:rPr>
          <w:t xml:space="preserve"> music they want to perform from a repertoire they </w:t>
        </w:r>
        <w:r w:rsidR="006F6242">
          <w:rPr>
            <w:rFonts w:asciiTheme="majorBidi" w:hAnsiTheme="majorBidi" w:cstheme="majorBidi"/>
            <w:sz w:val="24"/>
            <w:szCs w:val="24"/>
          </w:rPr>
          <w:t>have</w:t>
        </w:r>
        <w:r w:rsidR="006F6242">
          <w:rPr>
            <w:rFonts w:asciiTheme="majorBidi" w:hAnsiTheme="majorBidi" w:cstheme="majorBidi"/>
            <w:sz w:val="24"/>
            <w:szCs w:val="24"/>
          </w:rPr>
          <w:t xml:space="preserve"> already learned  or to choose pieces they want to learn. </w:t>
        </w:r>
      </w:ins>
      <w:ins w:id="7" w:author="Gayle Thieman" w:date="2011-07-21T21:53:00Z">
        <w:r w:rsidR="006F6242">
          <w:rPr>
            <w:rFonts w:asciiTheme="majorBidi" w:hAnsiTheme="majorBidi" w:cstheme="majorBidi"/>
            <w:sz w:val="24"/>
            <w:szCs w:val="24"/>
          </w:rPr>
          <w:t>+5</w:t>
        </w:r>
      </w:ins>
    </w:p>
    <w:sectPr w:rsidR="00BB1F85" w:rsidRPr="00BB1F85" w:rsidSect="00B223F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31815"/>
    <w:multiLevelType w:val="hybridMultilevel"/>
    <w:tmpl w:val="B3CC0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applyBreakingRules/>
    <w:useFELayout/>
  </w:compat>
  <w:rsids>
    <w:rsidRoot w:val="00BB1F85"/>
    <w:rsid w:val="001E7E24"/>
    <w:rsid w:val="006F6242"/>
    <w:rsid w:val="00B223F5"/>
    <w:rsid w:val="00BB1F85"/>
    <w:rsid w:val="00D20A21"/>
    <w:rsid w:val="00E32F5C"/>
    <w:rsid w:val="00EC098A"/>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3F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B1F85"/>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22BE5-B25E-1D44-A0C9-9B39FE0BD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289</Words>
  <Characters>1651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Gayle Thieman</cp:lastModifiedBy>
  <cp:revision>2</cp:revision>
  <dcterms:created xsi:type="dcterms:W3CDTF">2011-07-22T04:53:00Z</dcterms:created>
  <dcterms:modified xsi:type="dcterms:W3CDTF">2011-07-22T04:53:00Z</dcterms:modified>
</cp:coreProperties>
</file>